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AB1AB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0F2328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Wykaz zdających część ustną egzaminu maturalnego z języka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vertAlign w:val="superscript"/>
          <w:lang w:eastAsia="pl-PL"/>
        </w:rPr>
        <w:t>1</w:t>
      </w:r>
    </w:p>
    <w:p w:rsidR="000F421D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564"/>
        <w:gridCol w:w="1637"/>
        <w:gridCol w:w="709"/>
        <w:gridCol w:w="708"/>
        <w:gridCol w:w="964"/>
        <w:gridCol w:w="737"/>
        <w:gridCol w:w="851"/>
        <w:gridCol w:w="992"/>
        <w:gridCol w:w="851"/>
        <w:gridCol w:w="850"/>
        <w:gridCol w:w="992"/>
      </w:tblGrid>
      <w:tr w:rsidR="00722E3A" w:rsidTr="00722E3A">
        <w:tc>
          <w:tcPr>
            <w:tcW w:w="434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564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637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7" w:type="dxa"/>
            <w:gridSpan w:val="2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Przystąpił </w:t>
            </w:r>
            <w:r w:rsidR="002807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do egzaminu </w:t>
            </w:r>
            <w:r w:rsidRPr="00AB1ABA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Przedmiot zdawany jako </w:t>
            </w:r>
            <w:r w:rsidRPr="0024753B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punktów</w:t>
            </w:r>
          </w:p>
        </w:tc>
        <w:tc>
          <w:tcPr>
            <w:tcW w:w="851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Unieważ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</w:p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nienie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Dostoso-wanie</w:t>
            </w:r>
            <w:proofErr w:type="spellEnd"/>
          </w:p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Olimpiada</w:t>
            </w:r>
          </w:p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722E3A" w:rsidTr="003876E9">
        <w:tc>
          <w:tcPr>
            <w:tcW w:w="434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Pr="000962C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ze szkoły macie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-</w:t>
            </w: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8" w:type="dxa"/>
            <w:vAlign w:val="center"/>
          </w:tcPr>
          <w:p w:rsidR="00722E3A" w:rsidRPr="000962C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4" w:type="dxa"/>
            <w:vAlign w:val="center"/>
          </w:tcPr>
          <w:p w:rsidR="00722E3A" w:rsidRPr="003876E9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="0028072C"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wy</w:t>
            </w:r>
          </w:p>
        </w:tc>
        <w:tc>
          <w:tcPr>
            <w:tcW w:w="737" w:type="dxa"/>
            <w:vAlign w:val="center"/>
          </w:tcPr>
          <w:p w:rsidR="00722E3A" w:rsidRPr="003876E9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dodatko</w:t>
            </w:r>
            <w:proofErr w:type="spellEnd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851" w:type="dxa"/>
            <w:vAlign w:val="center"/>
          </w:tcPr>
          <w:p w:rsidR="00722E3A" w:rsidRDefault="0028072C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Nowa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formuła</w:t>
            </w:r>
          </w:p>
        </w:tc>
        <w:tc>
          <w:tcPr>
            <w:tcW w:w="992" w:type="dxa"/>
            <w:vAlign w:val="center"/>
          </w:tcPr>
          <w:p w:rsidR="00722E3A" w:rsidRDefault="0028072C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Stara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 w:rsid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formuła</w:t>
            </w:r>
          </w:p>
        </w:tc>
        <w:tc>
          <w:tcPr>
            <w:tcW w:w="851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0F421D" w:rsidRDefault="000F421D" w:rsidP="00C35371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pl-PL"/>
        </w:rPr>
      </w:pPr>
    </w:p>
    <w:p w:rsidR="000F2328" w:rsidRDefault="00AB1ABA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Default="00AB1ABA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nazwę języka, tj. odpowiednio: polskiego, białoruskiego, litewskiego, niemieckiego, ukraińskiego, łemkowskiego, kaszubskiego.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Default="0024753B" w:rsidP="00096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Należy wpisać w odpowiedniej kolumnie: 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„T” – jeżeli przystąpił,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„N” – jeżeli nie przystąpił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, w zależności od tego, czy zdający przystępował do egzaminu w macierzystej szkole (kolumna 5a), czy był skierowany na egzamin </w:t>
            </w:r>
            <w:r w:rsidR="004116B8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w 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danej szkole przez OKE (kolumna 5b)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24753B" w:rsidTr="0024753B">
        <w:tc>
          <w:tcPr>
            <w:tcW w:w="421" w:type="dxa"/>
          </w:tcPr>
          <w:p w:rsidR="0024753B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  <w:r w:rsidR="0024753B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w przypadku stwierdzenia niesamodzielnego rozwiązywania zadań przez zdającego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1); „2”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z powodu wniesienia lub korzystania przez zdającego z urządzenia telekomunikacyjnego lub niedozwolonych przyborów pomocniczych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2); „3”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unieważnienie z powodu zakłócania przez zdającego prawidłowego przebiegu 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>egzaminu (art. 44zzv ust. 3).</w:t>
            </w:r>
          </w:p>
        </w:tc>
      </w:tr>
    </w:tbl>
    <w:p w:rsidR="000F2328" w:rsidRPr="0011149F" w:rsidRDefault="00C019C4" w:rsidP="00C35371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bookmarkStart w:id="0" w:name="_GoBack"/>
      <w:bookmarkEnd w:id="0"/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1657302</wp:posOffset>
                  </wp:positionH>
                  <wp:positionV relativeFrom="paragraph">
                    <wp:posOffset>361217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C019C4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C019C4" w:rsidRPr="004D1E04" w:rsidRDefault="00C019C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C019C4" w:rsidRDefault="00C019C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C019C4" w:rsidRDefault="00C019C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C019C4" w:rsidRDefault="00C019C4" w:rsidP="00C019C4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30.5pt;margin-top:28.4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BRNXVB4AAAAAs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C019C4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C019C4" w:rsidRPr="004D1E04" w:rsidRDefault="00C019C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C019C4" w:rsidRDefault="00C019C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C019C4" w:rsidRDefault="00C019C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C019C4" w:rsidRDefault="00C019C4" w:rsidP="00C019C4"/>
                    </w:txbxContent>
                  </v:textbox>
                </v:shape>
              </w:pict>
            </mc:Fallback>
          </mc:AlternateContent>
        </w:r>
      </w:ins>
    </w:p>
    <w:sectPr w:rsidR="000F2328" w:rsidRPr="0011149F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9ED" w:rsidRDefault="007F49ED" w:rsidP="00CB34AF">
      <w:pPr>
        <w:spacing w:after="0" w:line="240" w:lineRule="auto"/>
      </w:pPr>
      <w:r>
        <w:separator/>
      </w:r>
    </w:p>
  </w:endnote>
  <w:endnote w:type="continuationSeparator" w:id="0">
    <w:p w:rsidR="007F49ED" w:rsidRDefault="007F49ED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9ED" w:rsidRDefault="007F49ED" w:rsidP="00CB34AF">
      <w:pPr>
        <w:spacing w:after="0" w:line="240" w:lineRule="auto"/>
      </w:pPr>
      <w:r>
        <w:separator/>
      </w:r>
    </w:p>
  </w:footnote>
  <w:footnote w:type="continuationSeparator" w:id="0">
    <w:p w:rsidR="007F49ED" w:rsidRDefault="007F49ED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C012C2">
      <w:trPr>
        <w:trHeight w:val="132"/>
      </w:trPr>
      <w:tc>
        <w:tcPr>
          <w:tcW w:w="1555" w:type="dxa"/>
          <w:shd w:val="clear" w:color="auto" w:fill="595959" w:themeFill="text1" w:themeFillTint="A6"/>
        </w:tcPr>
        <w:p w:rsidR="00CB34AF" w:rsidRPr="00EC6656" w:rsidRDefault="000F232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12b</w:t>
          </w:r>
        </w:p>
      </w:tc>
      <w:tc>
        <w:tcPr>
          <w:tcW w:w="12757" w:type="dxa"/>
          <w:vAlign w:val="center"/>
        </w:tcPr>
        <w:p w:rsidR="00CB34AF" w:rsidRPr="00CB34AF" w:rsidRDefault="000F2328" w:rsidP="000F2328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Wykaz zdających część ustną egzaminu maturalnego z języka polskiego, języków mniejszości narodowych, języka regionalnego oraz języka mniejszości etnicznej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6B61"/>
    <w:rsid w:val="00031558"/>
    <w:rsid w:val="000962CA"/>
    <w:rsid w:val="000D68B5"/>
    <w:rsid w:val="000F2328"/>
    <w:rsid w:val="000F421D"/>
    <w:rsid w:val="0011149F"/>
    <w:rsid w:val="00240FBE"/>
    <w:rsid w:val="0024753B"/>
    <w:rsid w:val="0025561A"/>
    <w:rsid w:val="0028072C"/>
    <w:rsid w:val="00291596"/>
    <w:rsid w:val="002C1F5F"/>
    <w:rsid w:val="00324C1B"/>
    <w:rsid w:val="003876E9"/>
    <w:rsid w:val="003D5882"/>
    <w:rsid w:val="004116B8"/>
    <w:rsid w:val="0046749C"/>
    <w:rsid w:val="004876B5"/>
    <w:rsid w:val="00490E3C"/>
    <w:rsid w:val="004C06A2"/>
    <w:rsid w:val="004C4E51"/>
    <w:rsid w:val="004E76BD"/>
    <w:rsid w:val="005229EB"/>
    <w:rsid w:val="00597A84"/>
    <w:rsid w:val="006A74FA"/>
    <w:rsid w:val="00722E3A"/>
    <w:rsid w:val="00757396"/>
    <w:rsid w:val="007C66E4"/>
    <w:rsid w:val="007F49ED"/>
    <w:rsid w:val="0081299A"/>
    <w:rsid w:val="00897428"/>
    <w:rsid w:val="00953835"/>
    <w:rsid w:val="00AB1ABA"/>
    <w:rsid w:val="00AD6835"/>
    <w:rsid w:val="00B40B42"/>
    <w:rsid w:val="00BC0555"/>
    <w:rsid w:val="00BD31D9"/>
    <w:rsid w:val="00C012C2"/>
    <w:rsid w:val="00C019C4"/>
    <w:rsid w:val="00C23481"/>
    <w:rsid w:val="00C35371"/>
    <w:rsid w:val="00C86706"/>
    <w:rsid w:val="00C91500"/>
    <w:rsid w:val="00CB34AF"/>
    <w:rsid w:val="00D85887"/>
    <w:rsid w:val="00DD6425"/>
    <w:rsid w:val="00E371DA"/>
    <w:rsid w:val="00E7080E"/>
    <w:rsid w:val="00EC0C37"/>
    <w:rsid w:val="00ED556D"/>
    <w:rsid w:val="00EF0BDE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42714-94C1-4105-AB43-DD45F69D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2018-07-28T11:34:00Z</dcterms:created>
  <dcterms:modified xsi:type="dcterms:W3CDTF">2018-07-28T11:34:00Z</dcterms:modified>
</cp:coreProperties>
</file>